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856" w:rsidRDefault="00C16891" w:rsidP="00816F8A">
      <w:pPr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  <w:r>
        <w:rPr>
          <w:noProof/>
        </w:rPr>
        <w:drawing>
          <wp:anchor distT="0" distB="0" distL="114300" distR="114300" simplePos="0" relativeHeight="251659264" behindDoc="1" locked="0" layoutInCell="1" allowOverlap="1" wp14:anchorId="5C2E35F0" wp14:editId="73D82940">
            <wp:simplePos x="0" y="0"/>
            <wp:positionH relativeFrom="page">
              <wp:posOffset>1633220</wp:posOffset>
            </wp:positionH>
            <wp:positionV relativeFrom="paragraph">
              <wp:posOffset>-269240</wp:posOffset>
            </wp:positionV>
            <wp:extent cx="7882809" cy="786130"/>
            <wp:effectExtent l="0" t="0" r="0" b="0"/>
            <wp:wrapTight wrapText="bothSides">
              <wp:wrapPolygon edited="0">
                <wp:start x="0" y="0"/>
                <wp:lineTo x="0" y="20937"/>
                <wp:lineTo x="21560" y="20937"/>
                <wp:lineTo x="21560" y="0"/>
                <wp:lineTo x="0" y="0"/>
              </wp:wrapPolygon>
            </wp:wrapTight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82809" cy="786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82856" w:rsidRDefault="00A82856" w:rsidP="000E44B4">
      <w:pPr>
        <w:jc w:val="center"/>
        <w:rPr>
          <w:rFonts w:ascii="Arial" w:hAnsi="Arial" w:cs="Arial"/>
          <w:sz w:val="18"/>
          <w:szCs w:val="18"/>
        </w:rPr>
      </w:pPr>
    </w:p>
    <w:p w:rsidR="00A82856" w:rsidRDefault="00A82856" w:rsidP="00D37580">
      <w:pPr>
        <w:jc w:val="right"/>
        <w:rPr>
          <w:rFonts w:ascii="Arial" w:hAnsi="Arial" w:cs="Arial"/>
          <w:sz w:val="18"/>
          <w:szCs w:val="18"/>
        </w:rPr>
      </w:pPr>
    </w:p>
    <w:p w:rsidR="00A82856" w:rsidRDefault="00A82856" w:rsidP="00D37580">
      <w:pPr>
        <w:jc w:val="right"/>
        <w:rPr>
          <w:rFonts w:ascii="Arial" w:hAnsi="Arial" w:cs="Arial"/>
          <w:sz w:val="18"/>
          <w:szCs w:val="18"/>
        </w:rPr>
      </w:pPr>
    </w:p>
    <w:p w:rsidR="00C16891" w:rsidRDefault="00C16891" w:rsidP="002B5A7A">
      <w:pPr>
        <w:jc w:val="right"/>
        <w:rPr>
          <w:rFonts w:ascii="Arial" w:hAnsi="Arial" w:cs="Arial"/>
          <w:sz w:val="18"/>
          <w:szCs w:val="18"/>
        </w:rPr>
      </w:pPr>
    </w:p>
    <w:p w:rsidR="00C16891" w:rsidRDefault="00C16891" w:rsidP="002B5A7A">
      <w:pPr>
        <w:jc w:val="right"/>
        <w:rPr>
          <w:rFonts w:ascii="Arial" w:hAnsi="Arial" w:cs="Arial"/>
          <w:sz w:val="18"/>
          <w:szCs w:val="18"/>
        </w:rPr>
      </w:pPr>
    </w:p>
    <w:p w:rsidR="00C16891" w:rsidRDefault="00C16891" w:rsidP="002B5A7A">
      <w:pPr>
        <w:jc w:val="right"/>
        <w:rPr>
          <w:rFonts w:ascii="Arial" w:hAnsi="Arial" w:cs="Arial"/>
          <w:sz w:val="18"/>
          <w:szCs w:val="18"/>
        </w:rPr>
      </w:pPr>
    </w:p>
    <w:p w:rsidR="00C16891" w:rsidRDefault="00C16891" w:rsidP="002B5A7A">
      <w:pPr>
        <w:jc w:val="right"/>
        <w:rPr>
          <w:rFonts w:ascii="Arial" w:hAnsi="Arial" w:cs="Arial"/>
          <w:sz w:val="18"/>
          <w:szCs w:val="18"/>
        </w:rPr>
      </w:pPr>
    </w:p>
    <w:p w:rsidR="00C16891" w:rsidRDefault="00C16891" w:rsidP="002B5A7A">
      <w:pPr>
        <w:jc w:val="right"/>
        <w:rPr>
          <w:rFonts w:ascii="Arial" w:hAnsi="Arial" w:cs="Arial"/>
          <w:sz w:val="18"/>
          <w:szCs w:val="18"/>
        </w:rPr>
      </w:pPr>
    </w:p>
    <w:p w:rsidR="002B5A7A" w:rsidRDefault="001D35B9" w:rsidP="002B5A7A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7</w:t>
      </w:r>
      <w:r w:rsidR="002B5A7A">
        <w:rPr>
          <w:rFonts w:ascii="Arial" w:hAnsi="Arial" w:cs="Arial"/>
          <w:sz w:val="18"/>
          <w:szCs w:val="18"/>
        </w:rPr>
        <w:t xml:space="preserve"> do Regulaminu </w:t>
      </w:r>
      <w:r w:rsidR="002B5A7A">
        <w:rPr>
          <w:rFonts w:ascii="Arial" w:hAnsi="Arial" w:cs="Arial"/>
          <w:sz w:val="18"/>
          <w:szCs w:val="18"/>
        </w:rPr>
        <w:br/>
        <w:t>konkursu nr RPWM</w:t>
      </w:r>
      <w:r w:rsidR="00A50BE8">
        <w:rPr>
          <w:rFonts w:ascii="Arial" w:hAnsi="Arial" w:cs="Arial"/>
          <w:sz w:val="18"/>
          <w:szCs w:val="18"/>
        </w:rPr>
        <w:t>.01</w:t>
      </w:r>
      <w:r w:rsidR="006954FA">
        <w:rPr>
          <w:rFonts w:ascii="Arial" w:hAnsi="Arial" w:cs="Arial"/>
          <w:sz w:val="18"/>
          <w:szCs w:val="18"/>
        </w:rPr>
        <w:t>.</w:t>
      </w:r>
      <w:r w:rsidR="009141CA">
        <w:rPr>
          <w:rFonts w:ascii="Arial" w:hAnsi="Arial" w:cs="Arial"/>
          <w:sz w:val="18"/>
          <w:szCs w:val="18"/>
        </w:rPr>
        <w:t>02</w:t>
      </w:r>
      <w:r w:rsidR="006954FA">
        <w:rPr>
          <w:rFonts w:ascii="Arial" w:hAnsi="Arial" w:cs="Arial"/>
          <w:sz w:val="18"/>
          <w:szCs w:val="18"/>
        </w:rPr>
        <w:t>.</w:t>
      </w:r>
      <w:r w:rsidR="009141CA">
        <w:rPr>
          <w:rFonts w:ascii="Arial" w:hAnsi="Arial" w:cs="Arial"/>
          <w:sz w:val="18"/>
          <w:szCs w:val="18"/>
        </w:rPr>
        <w:t>01</w:t>
      </w:r>
      <w:r w:rsidR="006B581A">
        <w:rPr>
          <w:rFonts w:ascii="Arial" w:hAnsi="Arial" w:cs="Arial"/>
          <w:sz w:val="18"/>
          <w:szCs w:val="18"/>
        </w:rPr>
        <w:t>-</w:t>
      </w:r>
      <w:r w:rsidR="009D4BE6">
        <w:rPr>
          <w:rFonts w:ascii="Arial" w:hAnsi="Arial" w:cs="Arial"/>
          <w:sz w:val="18"/>
          <w:szCs w:val="18"/>
        </w:rPr>
        <w:t>IP</w:t>
      </w:r>
      <w:r w:rsidR="000D106B">
        <w:rPr>
          <w:rFonts w:ascii="Arial" w:hAnsi="Arial" w:cs="Arial"/>
          <w:sz w:val="18"/>
          <w:szCs w:val="18"/>
        </w:rPr>
        <w:t>.</w:t>
      </w:r>
      <w:r w:rsidR="001236D8">
        <w:rPr>
          <w:rFonts w:ascii="Arial" w:hAnsi="Arial" w:cs="Arial"/>
          <w:sz w:val="18"/>
          <w:szCs w:val="18"/>
        </w:rPr>
        <w:t>0</w:t>
      </w:r>
      <w:r w:rsidR="009D4BE6">
        <w:rPr>
          <w:rFonts w:ascii="Arial" w:hAnsi="Arial" w:cs="Arial"/>
          <w:sz w:val="18"/>
          <w:szCs w:val="18"/>
        </w:rPr>
        <w:t>3</w:t>
      </w:r>
      <w:r w:rsidR="001236D8">
        <w:rPr>
          <w:rFonts w:ascii="Arial" w:hAnsi="Arial" w:cs="Arial"/>
          <w:sz w:val="18"/>
          <w:szCs w:val="18"/>
        </w:rPr>
        <w:t>-28-001</w:t>
      </w:r>
      <w:r>
        <w:rPr>
          <w:rFonts w:ascii="Arial" w:hAnsi="Arial" w:cs="Arial"/>
          <w:sz w:val="18"/>
          <w:szCs w:val="18"/>
        </w:rPr>
        <w:t>/19</w:t>
      </w:r>
      <w:r w:rsidR="00C16891">
        <w:rPr>
          <w:rFonts w:ascii="Arial" w:hAnsi="Arial" w:cs="Arial"/>
          <w:sz w:val="18"/>
          <w:szCs w:val="18"/>
        </w:rPr>
        <w:t xml:space="preserve"> </w:t>
      </w:r>
      <w:r w:rsidR="00CF48E9">
        <w:rPr>
          <w:rFonts w:ascii="Arial" w:hAnsi="Arial" w:cs="Arial"/>
          <w:sz w:val="18"/>
          <w:szCs w:val="18"/>
        </w:rPr>
        <w:t>(…)</w:t>
      </w:r>
      <w:r w:rsidR="002C6494">
        <w:rPr>
          <w:rFonts w:ascii="Arial" w:hAnsi="Arial" w:cs="Arial"/>
          <w:sz w:val="18"/>
          <w:szCs w:val="18"/>
        </w:rPr>
        <w:br/>
        <w:t xml:space="preserve"> z</w:t>
      </w:r>
      <w:r w:rsidR="00AC574E">
        <w:rPr>
          <w:rFonts w:ascii="Arial" w:hAnsi="Arial" w:cs="Arial"/>
          <w:sz w:val="18"/>
          <w:szCs w:val="18"/>
        </w:rPr>
        <w:t xml:space="preserve"> </w:t>
      </w:r>
      <w:r w:rsidR="00060ED3">
        <w:rPr>
          <w:rFonts w:ascii="Arial" w:hAnsi="Arial" w:cs="Arial"/>
          <w:sz w:val="18"/>
          <w:szCs w:val="18"/>
        </w:rPr>
        <w:t>29.03.</w:t>
      </w:r>
      <w:r>
        <w:rPr>
          <w:rFonts w:ascii="Arial" w:hAnsi="Arial" w:cs="Arial"/>
          <w:sz w:val="18"/>
          <w:szCs w:val="18"/>
        </w:rPr>
        <w:t>2019</w:t>
      </w:r>
      <w:r w:rsidR="002B5A7A">
        <w:rPr>
          <w:rFonts w:ascii="Arial" w:hAnsi="Arial" w:cs="Arial"/>
          <w:sz w:val="18"/>
          <w:szCs w:val="18"/>
        </w:rPr>
        <w:t xml:space="preserve"> r.</w:t>
      </w:r>
    </w:p>
    <w:p w:rsidR="00D37580" w:rsidRPr="00D37580" w:rsidRDefault="00D37580" w:rsidP="00D37580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2C6494" w:rsidRDefault="0008006A" w:rsidP="002C6494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033518">
        <w:rPr>
          <w:rFonts w:ascii="Arial" w:hAnsi="Arial" w:cs="Arial"/>
          <w:b/>
        </w:rPr>
        <w:t xml:space="preserve">Wzór </w:t>
      </w:r>
      <w:r w:rsidR="002B5A7A" w:rsidRPr="00033518">
        <w:rPr>
          <w:rFonts w:ascii="Arial" w:hAnsi="Arial" w:cs="Arial"/>
          <w:b/>
        </w:rPr>
        <w:t>K</w:t>
      </w:r>
      <w:r w:rsidRPr="00033518">
        <w:rPr>
          <w:rFonts w:ascii="Arial" w:hAnsi="Arial" w:cs="Arial"/>
          <w:b/>
        </w:rPr>
        <w:t xml:space="preserve">arty oceny </w:t>
      </w:r>
      <w:r w:rsidR="00DF2412" w:rsidRPr="00033518">
        <w:rPr>
          <w:rFonts w:ascii="Arial" w:hAnsi="Arial" w:cs="Arial"/>
          <w:b/>
        </w:rPr>
        <w:t xml:space="preserve">kryteriów </w:t>
      </w:r>
      <w:r w:rsidRPr="00033518">
        <w:rPr>
          <w:rFonts w:ascii="Arial" w:hAnsi="Arial" w:cs="Arial"/>
          <w:b/>
        </w:rPr>
        <w:t>merytoryczn</w:t>
      </w:r>
      <w:r w:rsidR="00DF2412" w:rsidRPr="00033518">
        <w:rPr>
          <w:rFonts w:ascii="Arial" w:hAnsi="Arial" w:cs="Arial"/>
          <w:b/>
        </w:rPr>
        <w:t>ych</w:t>
      </w:r>
      <w:r w:rsidRPr="00033518">
        <w:rPr>
          <w:rFonts w:ascii="Arial" w:hAnsi="Arial" w:cs="Arial"/>
          <w:b/>
        </w:rPr>
        <w:t xml:space="preserve"> </w:t>
      </w:r>
      <w:r w:rsidR="00CC150F">
        <w:rPr>
          <w:rFonts w:ascii="Arial" w:hAnsi="Arial" w:cs="Arial"/>
          <w:b/>
        </w:rPr>
        <w:t>ogólnych</w:t>
      </w:r>
      <w:r w:rsidR="002B5A7A" w:rsidRPr="00033518">
        <w:rPr>
          <w:rFonts w:ascii="Arial" w:hAnsi="Arial" w:cs="Arial"/>
          <w:b/>
        </w:rPr>
        <w:t xml:space="preserve"> </w:t>
      </w:r>
      <w:r w:rsidR="00C37A2A">
        <w:rPr>
          <w:rFonts w:ascii="Arial" w:hAnsi="Arial" w:cs="Arial"/>
          <w:b/>
        </w:rPr>
        <w:t>(</w:t>
      </w:r>
      <w:r w:rsidR="002B5A7A" w:rsidRPr="00033518">
        <w:rPr>
          <w:rFonts w:ascii="Arial" w:hAnsi="Arial" w:cs="Arial"/>
          <w:b/>
        </w:rPr>
        <w:t>obligatoryjnych</w:t>
      </w:r>
      <w:r w:rsidR="00C37A2A">
        <w:rPr>
          <w:rFonts w:ascii="Arial" w:hAnsi="Arial" w:cs="Arial"/>
          <w:b/>
        </w:rPr>
        <w:t>)</w:t>
      </w:r>
      <w:r w:rsidR="00D847A6">
        <w:rPr>
          <w:rFonts w:ascii="Arial" w:hAnsi="Arial" w:cs="Arial"/>
          <w:b/>
        </w:rPr>
        <w:t xml:space="preserve"> i specyficznych (</w:t>
      </w:r>
      <w:r w:rsidR="007A5228">
        <w:rPr>
          <w:rFonts w:ascii="Arial" w:hAnsi="Arial" w:cs="Arial"/>
          <w:b/>
        </w:rPr>
        <w:t>obligatoryjnych</w:t>
      </w:r>
      <w:r w:rsidR="00D847A6">
        <w:rPr>
          <w:rFonts w:ascii="Arial" w:hAnsi="Arial" w:cs="Arial"/>
          <w:b/>
        </w:rPr>
        <w:t>)</w:t>
      </w:r>
      <w:r w:rsidR="002B5A7A" w:rsidRPr="00033518">
        <w:rPr>
          <w:rFonts w:ascii="Arial" w:hAnsi="Arial" w:cs="Arial"/>
          <w:b/>
        </w:rPr>
        <w:t xml:space="preserve"> </w:t>
      </w:r>
      <w:r w:rsidRPr="00033518">
        <w:rPr>
          <w:rFonts w:ascii="Arial" w:hAnsi="Arial" w:cs="Arial"/>
          <w:b/>
        </w:rPr>
        <w:t>w</w:t>
      </w:r>
      <w:r w:rsidR="00DD36B2" w:rsidRPr="00033518">
        <w:rPr>
          <w:rFonts w:ascii="Arial" w:hAnsi="Arial" w:cs="Arial"/>
          <w:b/>
        </w:rPr>
        <w:t>yboru</w:t>
      </w:r>
      <w:r w:rsidRPr="00033518">
        <w:rPr>
          <w:rFonts w:ascii="Arial" w:hAnsi="Arial" w:cs="Arial"/>
          <w:b/>
        </w:rPr>
        <w:t xml:space="preserve"> projekt</w:t>
      </w:r>
      <w:r w:rsidR="00DD36B2" w:rsidRPr="00033518">
        <w:rPr>
          <w:rFonts w:ascii="Arial" w:hAnsi="Arial" w:cs="Arial"/>
          <w:b/>
        </w:rPr>
        <w:t>ów</w:t>
      </w:r>
      <w:r w:rsidRPr="00033518">
        <w:rPr>
          <w:rFonts w:ascii="Arial" w:hAnsi="Arial" w:cs="Arial"/>
          <w:b/>
        </w:rPr>
        <w:t xml:space="preserve"> </w:t>
      </w:r>
      <w:bookmarkEnd w:id="0"/>
      <w:bookmarkEnd w:id="1"/>
      <w:bookmarkEnd w:id="2"/>
      <w:bookmarkEnd w:id="3"/>
      <w:r w:rsidR="00A82856" w:rsidRPr="00033518">
        <w:rPr>
          <w:rFonts w:ascii="Arial" w:hAnsi="Arial" w:cs="Arial"/>
          <w:b/>
        </w:rPr>
        <w:t xml:space="preserve">w ramach </w:t>
      </w:r>
      <w:r w:rsidR="00A50BE8" w:rsidRPr="00A50BE8">
        <w:rPr>
          <w:rFonts w:ascii="Arial" w:hAnsi="Arial" w:cs="Arial"/>
          <w:b/>
        </w:rPr>
        <w:t>Działania 1.</w:t>
      </w:r>
      <w:r w:rsidR="009141CA">
        <w:rPr>
          <w:rFonts w:ascii="Arial" w:hAnsi="Arial" w:cs="Arial"/>
          <w:b/>
        </w:rPr>
        <w:t>2</w:t>
      </w:r>
      <w:r w:rsidR="009D4BE6" w:rsidRPr="00A50BE8">
        <w:rPr>
          <w:rFonts w:ascii="Arial" w:hAnsi="Arial" w:cs="Arial"/>
          <w:b/>
        </w:rPr>
        <w:t xml:space="preserve"> </w:t>
      </w:r>
      <w:r w:rsidR="009141CA">
        <w:rPr>
          <w:rFonts w:ascii="Arial" w:hAnsi="Arial" w:cs="Arial"/>
          <w:b/>
        </w:rPr>
        <w:t>Innowacyjne</w:t>
      </w:r>
      <w:r w:rsidR="009D4BE6">
        <w:rPr>
          <w:rFonts w:ascii="Arial" w:hAnsi="Arial" w:cs="Arial"/>
          <w:b/>
        </w:rPr>
        <w:t xml:space="preserve"> firmy</w:t>
      </w:r>
      <w:r w:rsidR="00FD1DFD">
        <w:rPr>
          <w:rFonts w:ascii="Arial" w:hAnsi="Arial" w:cs="Arial"/>
          <w:b/>
        </w:rPr>
        <w:t xml:space="preserve"> Poddziałania 1.</w:t>
      </w:r>
      <w:r w:rsidR="009141CA">
        <w:rPr>
          <w:rFonts w:ascii="Arial" w:hAnsi="Arial" w:cs="Arial"/>
          <w:b/>
        </w:rPr>
        <w:t>2</w:t>
      </w:r>
      <w:r w:rsidR="00FD1DFD">
        <w:rPr>
          <w:rFonts w:ascii="Arial" w:hAnsi="Arial" w:cs="Arial"/>
          <w:b/>
        </w:rPr>
        <w:t>.</w:t>
      </w:r>
      <w:r w:rsidR="009141CA">
        <w:rPr>
          <w:rFonts w:ascii="Arial" w:hAnsi="Arial" w:cs="Arial"/>
          <w:b/>
        </w:rPr>
        <w:t>1</w:t>
      </w:r>
      <w:r w:rsidR="00A50BE8" w:rsidRPr="00A50BE8">
        <w:rPr>
          <w:rFonts w:ascii="Arial" w:hAnsi="Arial" w:cs="Arial"/>
          <w:b/>
        </w:rPr>
        <w:t xml:space="preserve"> </w:t>
      </w:r>
      <w:r w:rsidR="009141CA">
        <w:rPr>
          <w:rFonts w:ascii="Arial" w:hAnsi="Arial" w:cs="Arial"/>
          <w:b/>
        </w:rPr>
        <w:t xml:space="preserve"> Działalność B+R przedsiębiorstw</w:t>
      </w:r>
      <w:r w:rsidR="006954FA" w:rsidRPr="006954FA">
        <w:rPr>
          <w:rFonts w:ascii="Arial" w:hAnsi="Arial" w:cs="Arial"/>
          <w:b/>
        </w:rPr>
        <w:t xml:space="preserve"> </w:t>
      </w:r>
      <w:r w:rsidR="009141CA">
        <w:rPr>
          <w:rFonts w:ascii="Arial" w:hAnsi="Arial" w:cs="Arial"/>
          <w:b/>
        </w:rPr>
        <w:t>(typ 1</w:t>
      </w:r>
      <w:r w:rsidR="003C48E5">
        <w:rPr>
          <w:rFonts w:ascii="Arial" w:hAnsi="Arial" w:cs="Arial"/>
          <w:b/>
        </w:rPr>
        <w:t>)</w:t>
      </w:r>
      <w:r w:rsidR="009141CA">
        <w:rPr>
          <w:rFonts w:ascii="Arial" w:hAnsi="Arial" w:cs="Arial"/>
          <w:b/>
        </w:rPr>
        <w:t xml:space="preserve"> </w:t>
      </w:r>
      <w:r w:rsidR="002C6494">
        <w:rPr>
          <w:rFonts w:ascii="Arial" w:hAnsi="Arial" w:cs="Arial"/>
          <w:b/>
        </w:rPr>
        <w:t>Regionalnego Programu Operacyjnego Województwa Warmińsko-Mazurskiego na lata 2014-2020</w:t>
      </w:r>
    </w:p>
    <w:p w:rsidR="002B5A7A" w:rsidRPr="00033518" w:rsidRDefault="002B5A7A" w:rsidP="002C6494">
      <w:pPr>
        <w:tabs>
          <w:tab w:val="left" w:pos="2127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sz w:val="22"/>
          <w:szCs w:val="22"/>
        </w:rPr>
      </w:pPr>
    </w:p>
    <w:p w:rsidR="0008006A" w:rsidRPr="00033518" w:rsidRDefault="0008006A" w:rsidP="00087A4A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2"/>
          <w:szCs w:val="22"/>
        </w:rPr>
      </w:pPr>
      <w:r w:rsidRPr="00033518">
        <w:rPr>
          <w:rFonts w:ascii="Arial" w:hAnsi="Arial" w:cs="Arial"/>
          <w:sz w:val="22"/>
          <w:szCs w:val="22"/>
        </w:rPr>
        <w:t xml:space="preserve">KARTA OCENY </w:t>
      </w:r>
      <w:r w:rsidR="00DF2412" w:rsidRPr="00033518">
        <w:rPr>
          <w:rFonts w:ascii="Arial" w:hAnsi="Arial" w:cs="Arial"/>
          <w:sz w:val="22"/>
          <w:szCs w:val="22"/>
        </w:rPr>
        <w:t>KRYTERIÓW MERYTORYCZNYCH</w:t>
      </w:r>
      <w:r w:rsidR="00FC4C76" w:rsidRPr="00033518">
        <w:rPr>
          <w:rFonts w:ascii="Arial" w:hAnsi="Arial" w:cs="Arial"/>
          <w:sz w:val="22"/>
          <w:szCs w:val="22"/>
        </w:rPr>
        <w:t xml:space="preserve"> </w:t>
      </w:r>
      <w:r w:rsidR="00087A4A">
        <w:rPr>
          <w:rFonts w:ascii="Arial" w:hAnsi="Arial" w:cs="Arial"/>
          <w:sz w:val="22"/>
          <w:szCs w:val="22"/>
        </w:rPr>
        <w:t>OGÓLNYCH</w:t>
      </w:r>
      <w:r w:rsidR="002B5A7A" w:rsidRPr="00033518">
        <w:rPr>
          <w:rFonts w:ascii="Arial" w:hAnsi="Arial" w:cs="Arial"/>
          <w:sz w:val="22"/>
          <w:szCs w:val="22"/>
        </w:rPr>
        <w:t xml:space="preserve"> </w:t>
      </w:r>
      <w:r w:rsidR="00C37A2A">
        <w:rPr>
          <w:rFonts w:ascii="Arial" w:hAnsi="Arial" w:cs="Arial"/>
          <w:sz w:val="22"/>
          <w:szCs w:val="22"/>
        </w:rPr>
        <w:t>(</w:t>
      </w:r>
      <w:r w:rsidR="002B5A7A" w:rsidRPr="00033518">
        <w:rPr>
          <w:rFonts w:ascii="Arial" w:hAnsi="Arial" w:cs="Arial"/>
          <w:sz w:val="22"/>
          <w:szCs w:val="22"/>
        </w:rPr>
        <w:t>OBLIGATORYJNYCH</w:t>
      </w:r>
      <w:r w:rsidR="00C37A2A">
        <w:rPr>
          <w:rFonts w:ascii="Arial" w:hAnsi="Arial" w:cs="Arial"/>
          <w:sz w:val="22"/>
          <w:szCs w:val="22"/>
        </w:rPr>
        <w:t>)</w:t>
      </w:r>
      <w:r w:rsidR="00D847A6">
        <w:rPr>
          <w:rFonts w:ascii="Arial" w:hAnsi="Arial" w:cs="Arial"/>
          <w:sz w:val="22"/>
          <w:szCs w:val="22"/>
        </w:rPr>
        <w:t xml:space="preserve"> I SPECYFICZNYCH (OBLIGATORYJNYCH) </w:t>
      </w:r>
      <w:r w:rsidR="00FC4C76" w:rsidRPr="00033518">
        <w:rPr>
          <w:rFonts w:ascii="Arial" w:hAnsi="Arial" w:cs="Arial"/>
          <w:sz w:val="22"/>
          <w:szCs w:val="22"/>
        </w:rPr>
        <w:t>W</w:t>
      </w:r>
      <w:r w:rsidR="00296DCA" w:rsidRPr="00033518">
        <w:rPr>
          <w:rFonts w:ascii="Arial" w:hAnsi="Arial" w:cs="Arial"/>
          <w:sz w:val="22"/>
          <w:szCs w:val="22"/>
        </w:rPr>
        <w:t xml:space="preserve">YBORU </w:t>
      </w:r>
      <w:r w:rsidRPr="00033518">
        <w:rPr>
          <w:rFonts w:ascii="Arial" w:hAnsi="Arial" w:cs="Arial"/>
          <w:sz w:val="22"/>
          <w:szCs w:val="22"/>
        </w:rPr>
        <w:t>PROJEKT</w:t>
      </w:r>
      <w:r w:rsidR="00296DCA" w:rsidRPr="00033518">
        <w:rPr>
          <w:rFonts w:ascii="Arial" w:hAnsi="Arial" w:cs="Arial"/>
          <w:sz w:val="22"/>
          <w:szCs w:val="22"/>
        </w:rPr>
        <w:t>ÓW</w:t>
      </w:r>
      <w:r w:rsidRPr="00033518">
        <w:rPr>
          <w:rFonts w:ascii="Arial" w:hAnsi="Arial" w:cs="Arial"/>
          <w:sz w:val="22"/>
          <w:szCs w:val="22"/>
        </w:rPr>
        <w:t xml:space="preserve"> </w:t>
      </w:r>
    </w:p>
    <w:p w:rsidR="002B5A7A" w:rsidRDefault="002B5A7A" w:rsidP="00D37580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</w:p>
    <w:p w:rsidR="005C1DE2" w:rsidRDefault="005C1DE2" w:rsidP="00D37580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</w:p>
    <w:p w:rsidR="0008006A" w:rsidRPr="00F5492A" w:rsidRDefault="0008006A" w:rsidP="002F7E4B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9D4BE6" w:rsidRPr="009D4BE6">
        <w:rPr>
          <w:rFonts w:ascii="Arial" w:hAnsi="Arial" w:cs="Arial"/>
          <w:b/>
          <w:bCs/>
          <w:sz w:val="22"/>
          <w:szCs w:val="22"/>
        </w:rPr>
        <w:t>RPWM.01.0</w:t>
      </w:r>
      <w:r w:rsidR="009141CA">
        <w:rPr>
          <w:rFonts w:ascii="Arial" w:hAnsi="Arial" w:cs="Arial"/>
          <w:b/>
          <w:bCs/>
          <w:sz w:val="22"/>
          <w:szCs w:val="22"/>
        </w:rPr>
        <w:t>2</w:t>
      </w:r>
      <w:r w:rsidR="009D4BE6" w:rsidRPr="009D4BE6">
        <w:rPr>
          <w:rFonts w:ascii="Arial" w:hAnsi="Arial" w:cs="Arial"/>
          <w:b/>
          <w:bCs/>
          <w:sz w:val="22"/>
          <w:szCs w:val="22"/>
        </w:rPr>
        <w:t>.0</w:t>
      </w:r>
      <w:r w:rsidR="009141CA">
        <w:rPr>
          <w:rFonts w:ascii="Arial" w:hAnsi="Arial" w:cs="Arial"/>
          <w:b/>
          <w:bCs/>
          <w:sz w:val="22"/>
          <w:szCs w:val="22"/>
        </w:rPr>
        <w:t>1</w:t>
      </w:r>
      <w:r w:rsidR="009D4BE6" w:rsidRPr="009D4BE6">
        <w:rPr>
          <w:rFonts w:ascii="Arial" w:hAnsi="Arial" w:cs="Arial"/>
          <w:b/>
          <w:bCs/>
          <w:sz w:val="22"/>
          <w:szCs w:val="22"/>
        </w:rPr>
        <w:t>-28-……………/19</w:t>
      </w:r>
    </w:p>
    <w:p w:rsidR="0008006A" w:rsidRPr="00F5492A" w:rsidRDefault="0008006A" w:rsidP="002F7E4B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</w:t>
      </w:r>
      <w:r w:rsidR="00FC4C76">
        <w:rPr>
          <w:rFonts w:ascii="Arial" w:hAnsi="Arial" w:cs="Arial"/>
          <w:bCs/>
          <w:sz w:val="22"/>
          <w:szCs w:val="22"/>
        </w:rPr>
        <w:t>………………………………………………………...</w:t>
      </w:r>
      <w:r>
        <w:rPr>
          <w:rFonts w:ascii="Arial" w:hAnsi="Arial" w:cs="Arial"/>
          <w:bCs/>
          <w:sz w:val="22"/>
          <w:szCs w:val="22"/>
        </w:rPr>
        <w:t>…………………………………………</w:t>
      </w:r>
    </w:p>
    <w:p w:rsidR="0008006A" w:rsidRPr="00F5492A" w:rsidRDefault="0008006A" w:rsidP="002F7E4B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</w:t>
      </w:r>
      <w:r w:rsidR="00FC4C76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…………………………………………….</w:t>
      </w:r>
    </w:p>
    <w:p w:rsidR="00FF2607" w:rsidRPr="00FF2607" w:rsidRDefault="00FF2607" w:rsidP="0008006A">
      <w:pPr>
        <w:spacing w:after="120"/>
        <w:rPr>
          <w:rFonts w:ascii="Arial" w:hAnsi="Arial" w:cs="Arial"/>
          <w:b/>
          <w:bCs/>
          <w:sz w:val="22"/>
          <w:szCs w:val="22"/>
        </w:rPr>
      </w:pPr>
    </w:p>
    <w:p w:rsidR="00FF2607" w:rsidRDefault="00FF2607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F7E4B" w:rsidRDefault="002F7E4B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F7E4B" w:rsidRDefault="002F7E4B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F7E4B" w:rsidRDefault="002F7E4B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F7E4B" w:rsidRDefault="002F7E4B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F7E4B" w:rsidRDefault="002F7E4B" w:rsidP="00FF2607">
      <w:pPr>
        <w:tabs>
          <w:tab w:val="left" w:pos="360"/>
          <w:tab w:val="left" w:pos="900"/>
        </w:tabs>
        <w:jc w:val="right"/>
        <w:rPr>
          <w:ins w:id="4" w:author="Ela Sobczyk" w:date="2019-03-25T12:42:00Z"/>
          <w:rFonts w:ascii="Arial" w:hAnsi="Arial" w:cs="Arial"/>
          <w:sz w:val="18"/>
          <w:szCs w:val="18"/>
        </w:rPr>
      </w:pPr>
    </w:p>
    <w:p w:rsidR="00060ED3" w:rsidRDefault="00060ED3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  <w:bookmarkStart w:id="5" w:name="_GoBack"/>
      <w:bookmarkEnd w:id="5"/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tbl>
      <w:tblPr>
        <w:tblW w:w="139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35"/>
        <w:gridCol w:w="1063"/>
        <w:gridCol w:w="654"/>
        <w:gridCol w:w="655"/>
        <w:gridCol w:w="60"/>
        <w:gridCol w:w="7478"/>
      </w:tblGrid>
      <w:tr w:rsidR="00744A89" w:rsidRPr="00AC16F1" w:rsidTr="00FD1DFD">
        <w:trPr>
          <w:trHeight w:val="241"/>
          <w:jc w:val="center"/>
        </w:trPr>
        <w:tc>
          <w:tcPr>
            <w:tcW w:w="637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44A89" w:rsidRPr="00AC16F1" w:rsidRDefault="00744A89" w:rsidP="007878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6F1">
              <w:rPr>
                <w:rFonts w:ascii="Arial" w:hAnsi="Arial" w:cs="Arial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3435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44A89" w:rsidRPr="00AC16F1" w:rsidRDefault="00744A89" w:rsidP="007878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6F1">
              <w:rPr>
                <w:rFonts w:ascii="Arial" w:hAnsi="Arial" w:cs="Arial"/>
                <w:b/>
                <w:sz w:val="20"/>
                <w:szCs w:val="20"/>
              </w:rPr>
              <w:t>Kryterium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44A89" w:rsidRPr="00AC16F1" w:rsidRDefault="00744A89" w:rsidP="0078781E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654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44A89" w:rsidRPr="00AC16F1" w:rsidRDefault="00744A89" w:rsidP="0078781E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6F1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655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44A89" w:rsidRPr="00AC16F1" w:rsidRDefault="00744A89" w:rsidP="0078781E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6F1">
              <w:rPr>
                <w:rFonts w:ascii="Arial" w:hAnsi="Arial" w:cs="Arial"/>
                <w:b/>
                <w:sz w:val="20"/>
                <w:szCs w:val="20"/>
              </w:rPr>
              <w:t>N/D</w:t>
            </w:r>
          </w:p>
        </w:tc>
        <w:tc>
          <w:tcPr>
            <w:tcW w:w="7538" w:type="dxa"/>
            <w:gridSpan w:val="2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8781E" w:rsidRPr="00AC16F1" w:rsidRDefault="0078781E" w:rsidP="007878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4A89" w:rsidRPr="00AC16F1" w:rsidRDefault="00CB33DD" w:rsidP="007878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6F1">
              <w:rPr>
                <w:rFonts w:ascii="Arial" w:hAnsi="Arial" w:cs="Arial"/>
                <w:b/>
                <w:sz w:val="20"/>
                <w:szCs w:val="20"/>
              </w:rPr>
              <w:t>Uzasadnienie oceny spełnienia/niespełnie</w:t>
            </w:r>
            <w:r w:rsidR="00744A89" w:rsidRPr="00AC16F1">
              <w:rPr>
                <w:rFonts w:ascii="Arial" w:hAnsi="Arial" w:cs="Arial"/>
                <w:b/>
                <w:sz w:val="20"/>
                <w:szCs w:val="20"/>
              </w:rPr>
              <w:t>nia kryterium</w:t>
            </w:r>
          </w:p>
          <w:p w:rsidR="0078781E" w:rsidRPr="00AC16F1" w:rsidRDefault="0078781E" w:rsidP="007878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B1138" w:rsidRPr="00AC16F1" w:rsidTr="00474945">
        <w:trPr>
          <w:trHeight w:val="547"/>
          <w:jc w:val="center"/>
        </w:trPr>
        <w:tc>
          <w:tcPr>
            <w:tcW w:w="637" w:type="dxa"/>
            <w:shd w:val="pct10" w:color="auto" w:fill="auto"/>
            <w:vAlign w:val="center"/>
          </w:tcPr>
          <w:p w:rsidR="008B1138" w:rsidRPr="00AC16F1" w:rsidRDefault="008B1138" w:rsidP="008B113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345" w:type="dxa"/>
            <w:gridSpan w:val="6"/>
            <w:shd w:val="pct10" w:color="auto" w:fill="auto"/>
            <w:vAlign w:val="center"/>
          </w:tcPr>
          <w:p w:rsidR="008B1138" w:rsidRPr="00AC16F1" w:rsidRDefault="008B1138" w:rsidP="005C1D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6F1">
              <w:rPr>
                <w:rFonts w:ascii="Arial" w:hAnsi="Arial" w:cs="Arial"/>
                <w:b/>
                <w:sz w:val="20"/>
                <w:szCs w:val="20"/>
              </w:rPr>
              <w:t xml:space="preserve">KRYTERIA MERYTORYCZNE </w:t>
            </w:r>
            <w:r w:rsidR="005C1DE2" w:rsidRPr="00AC16F1">
              <w:rPr>
                <w:rFonts w:ascii="Arial" w:hAnsi="Arial" w:cs="Arial"/>
                <w:b/>
                <w:sz w:val="20"/>
                <w:szCs w:val="20"/>
              </w:rPr>
              <w:t>OGÓLNE</w:t>
            </w:r>
            <w:r w:rsidRPr="00AC16F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37A2A" w:rsidRPr="00AC16F1">
              <w:rPr>
                <w:rFonts w:ascii="Arial" w:hAnsi="Arial" w:cs="Arial"/>
                <w:b/>
                <w:sz w:val="20"/>
                <w:szCs w:val="20"/>
              </w:rPr>
              <w:t xml:space="preserve">(OBLIGATORYJNE) </w:t>
            </w:r>
            <w:r w:rsidRPr="00AC16F1">
              <w:rPr>
                <w:rFonts w:ascii="Arial" w:hAnsi="Arial" w:cs="Arial"/>
                <w:b/>
                <w:sz w:val="20"/>
                <w:szCs w:val="20"/>
              </w:rPr>
              <w:t>(każdorazowo zaznaczyć właściwe znakiem „X”)</w:t>
            </w:r>
          </w:p>
        </w:tc>
      </w:tr>
      <w:tr w:rsidR="00FD1DFD" w:rsidRPr="00AC16F1" w:rsidTr="00FD1DFD">
        <w:trPr>
          <w:trHeight w:val="1452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9D4B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Możliwość uzyskania dofinansowania przez projekt</w:t>
            </w:r>
            <w:r w:rsidRPr="00AC16F1">
              <w:rPr>
                <w:rFonts w:ascii="Arial" w:hAnsi="Arial" w:cs="Arial"/>
                <w:strike/>
                <w:sz w:val="20"/>
                <w:szCs w:val="20"/>
              </w:rPr>
              <w:t>.</w:t>
            </w:r>
          </w:p>
        </w:tc>
        <w:tc>
          <w:tcPr>
            <w:tcW w:w="1063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  <w:vAlign w:val="center"/>
          </w:tcPr>
          <w:p w:rsidR="00FD1DFD" w:rsidRPr="00AC16F1" w:rsidRDefault="00FD1DFD" w:rsidP="00FD1DF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9D4B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FD1DFD">
        <w:trPr>
          <w:trHeight w:val="1639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2</w:t>
            </w:r>
            <w:r w:rsidRPr="00AC16F1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9D4BE6">
            <w:pPr>
              <w:pStyle w:val="Default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Zgodność projektu z zasadą równości szans kobiet i mężczyzn</w:t>
            </w:r>
          </w:p>
        </w:tc>
        <w:tc>
          <w:tcPr>
            <w:tcW w:w="1063" w:type="dxa"/>
          </w:tcPr>
          <w:p w:rsidR="00FD1DFD" w:rsidRPr="009141CA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9D4B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FD1DFD">
        <w:trPr>
          <w:trHeight w:val="1344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9D4BE6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Zgodność projektu z zasadą równości szans i niedyskryminacji w tym dostępności dla osób z niepełnosprawnościami</w:t>
            </w:r>
          </w:p>
        </w:tc>
        <w:tc>
          <w:tcPr>
            <w:tcW w:w="1063" w:type="dxa"/>
          </w:tcPr>
          <w:p w:rsidR="00FD1DFD" w:rsidRPr="009141CA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</w:tcPr>
          <w:p w:rsidR="00FD1DFD" w:rsidRPr="00AC16F1" w:rsidRDefault="00FD1DFD" w:rsidP="00FD1DFD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9D4B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FD1DFD">
        <w:trPr>
          <w:trHeight w:val="1344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9D4BE6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C16F1">
              <w:rPr>
                <w:rFonts w:ascii="Arial" w:hAnsi="Arial" w:cs="Arial"/>
                <w:color w:val="auto"/>
                <w:sz w:val="20"/>
                <w:szCs w:val="20"/>
              </w:rPr>
              <w:t>Zgodność projektu z  politykami                                                                                                                    horyzontalnymi Unii Europejskiej – zrównoważony rozwój</w:t>
            </w:r>
          </w:p>
        </w:tc>
        <w:tc>
          <w:tcPr>
            <w:tcW w:w="1063" w:type="dxa"/>
          </w:tcPr>
          <w:p w:rsidR="00FD1DFD" w:rsidRPr="009141CA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9D4B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FD1DFD">
        <w:trPr>
          <w:trHeight w:val="1344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9D4BE6">
            <w:pPr>
              <w:pStyle w:val="Default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Zamówienia publiczne i konkurencyjność</w:t>
            </w:r>
          </w:p>
        </w:tc>
        <w:tc>
          <w:tcPr>
            <w:tcW w:w="1063" w:type="dxa"/>
          </w:tcPr>
          <w:p w:rsidR="00FD1DFD" w:rsidRPr="009141CA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9D4B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FD1DFD">
        <w:trPr>
          <w:trHeight w:val="1344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lastRenderedPageBreak/>
              <w:t>6.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FD1DFD">
            <w:pPr>
              <w:pStyle w:val="Default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 xml:space="preserve">Pomoc publiczna i pomoc de </w:t>
            </w:r>
            <w:proofErr w:type="spellStart"/>
            <w:r w:rsidRPr="00AC16F1">
              <w:rPr>
                <w:rFonts w:ascii="Arial" w:hAnsi="Arial" w:cs="Arial"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1063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FD1DF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FD1DFD">
        <w:trPr>
          <w:trHeight w:val="1344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FD1DFD">
            <w:pPr>
              <w:pStyle w:val="Default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Wykonalność techniczna</w:t>
            </w:r>
          </w:p>
        </w:tc>
        <w:tc>
          <w:tcPr>
            <w:tcW w:w="1063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FD1DF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FD1DFD">
        <w:trPr>
          <w:trHeight w:val="1465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Trwałość projektu</w:t>
            </w:r>
          </w:p>
        </w:tc>
        <w:tc>
          <w:tcPr>
            <w:tcW w:w="1063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FD1DF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FD1DFD">
        <w:trPr>
          <w:trHeight w:val="1521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Wskaźniki</w:t>
            </w:r>
          </w:p>
        </w:tc>
        <w:tc>
          <w:tcPr>
            <w:tcW w:w="1063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  <w:vAlign w:val="center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FD1DF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A3277" w:rsidRPr="00AC16F1" w:rsidTr="00FD1DFD">
        <w:trPr>
          <w:trHeight w:val="538"/>
          <w:jc w:val="center"/>
        </w:trPr>
        <w:tc>
          <w:tcPr>
            <w:tcW w:w="637" w:type="dxa"/>
            <w:shd w:val="pct10" w:color="auto" w:fill="auto"/>
            <w:vAlign w:val="center"/>
          </w:tcPr>
          <w:p w:rsidR="005A3277" w:rsidRPr="00AC16F1" w:rsidRDefault="005A3277" w:rsidP="00FD1D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345" w:type="dxa"/>
            <w:gridSpan w:val="6"/>
            <w:shd w:val="pct10" w:color="auto" w:fill="auto"/>
            <w:vAlign w:val="center"/>
          </w:tcPr>
          <w:p w:rsidR="005A3277" w:rsidRPr="00AC16F1" w:rsidRDefault="00F0736B" w:rsidP="00E246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C16F1">
              <w:rPr>
                <w:rFonts w:ascii="Arial" w:hAnsi="Arial" w:cs="Arial"/>
                <w:b/>
                <w:sz w:val="20"/>
                <w:szCs w:val="20"/>
              </w:rPr>
              <w:t xml:space="preserve">KRYTERIA MERYTORYCZNE </w:t>
            </w:r>
            <w:r w:rsidR="005A3277" w:rsidRPr="00AC16F1">
              <w:rPr>
                <w:rFonts w:ascii="Arial" w:hAnsi="Arial" w:cs="Arial"/>
                <w:b/>
                <w:sz w:val="20"/>
                <w:szCs w:val="20"/>
              </w:rPr>
              <w:t xml:space="preserve">SPECYFICZNE </w:t>
            </w:r>
            <w:r w:rsidR="00CE34D9" w:rsidRPr="00AC16F1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5A3277" w:rsidRPr="00AC16F1">
              <w:rPr>
                <w:rFonts w:ascii="Arial" w:hAnsi="Arial" w:cs="Arial"/>
                <w:b/>
                <w:sz w:val="20"/>
                <w:szCs w:val="20"/>
              </w:rPr>
              <w:t>OBLIGATORYJNE</w:t>
            </w:r>
            <w:r w:rsidR="00CE34D9" w:rsidRPr="00AC16F1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="005A3277" w:rsidRPr="00AC16F1">
              <w:rPr>
                <w:rFonts w:ascii="Arial" w:hAnsi="Arial" w:cs="Arial"/>
                <w:b/>
                <w:sz w:val="20"/>
                <w:szCs w:val="20"/>
              </w:rPr>
              <w:t xml:space="preserve"> (każdorazowo zaznaczyć właściwe znakiem „X”)</w:t>
            </w:r>
          </w:p>
        </w:tc>
      </w:tr>
      <w:tr w:rsidR="009D4BE6" w:rsidRPr="00AC16F1" w:rsidTr="00AC5614">
        <w:trPr>
          <w:trHeight w:val="1344"/>
          <w:jc w:val="center"/>
        </w:trPr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:rsidR="009D4BE6" w:rsidRPr="00AC16F1" w:rsidRDefault="009D4BE6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35" w:type="dxa"/>
            <w:vAlign w:val="center"/>
          </w:tcPr>
          <w:p w:rsidR="009141CA" w:rsidRPr="009141CA" w:rsidRDefault="009141CA" w:rsidP="009141CA">
            <w:pPr>
              <w:pStyle w:val="Default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1CA">
              <w:rPr>
                <w:rFonts w:ascii="Arial" w:hAnsi="Arial" w:cs="Arial"/>
                <w:sz w:val="20"/>
                <w:szCs w:val="20"/>
              </w:rPr>
              <w:t xml:space="preserve">Projekt wykazuje wpływ na rozwój co najmniej jednej inteligentnej specjalizacji województwa warmińsko-mazurskiego </w:t>
            </w:r>
          </w:p>
          <w:p w:rsidR="009D4BE6" w:rsidRPr="009141CA" w:rsidRDefault="009D4BE6" w:rsidP="009141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3" w:type="dxa"/>
            <w:vAlign w:val="center"/>
          </w:tcPr>
          <w:p w:rsidR="009D4BE6" w:rsidRPr="00AC16F1" w:rsidRDefault="009D4BE6" w:rsidP="00E246A2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4" w:type="dxa"/>
          </w:tcPr>
          <w:p w:rsidR="009D4BE6" w:rsidRPr="00AC16F1" w:rsidRDefault="009D4BE6" w:rsidP="00E246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15" w:type="dxa"/>
            <w:gridSpan w:val="2"/>
            <w:vAlign w:val="center"/>
          </w:tcPr>
          <w:p w:rsidR="009D4BE6" w:rsidRPr="00AC16F1" w:rsidRDefault="009D4BE6" w:rsidP="009D4B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78" w:type="dxa"/>
            <w:vAlign w:val="center"/>
          </w:tcPr>
          <w:p w:rsidR="009D4BE6" w:rsidRPr="00AC16F1" w:rsidRDefault="009D4BE6" w:rsidP="009D4B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D4BE6" w:rsidRPr="00AC16F1" w:rsidTr="00AC5614">
        <w:trPr>
          <w:trHeight w:val="1344"/>
          <w:jc w:val="center"/>
        </w:trPr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:rsidR="009D4BE6" w:rsidRPr="00AC16F1" w:rsidRDefault="009D4BE6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435" w:type="dxa"/>
            <w:vAlign w:val="center"/>
          </w:tcPr>
          <w:p w:rsidR="009141CA" w:rsidRPr="009141CA" w:rsidRDefault="009141CA" w:rsidP="009141CA">
            <w:pPr>
              <w:pStyle w:val="Default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1CA">
              <w:rPr>
                <w:rFonts w:ascii="Arial" w:hAnsi="Arial" w:cs="Arial"/>
                <w:sz w:val="20"/>
                <w:szCs w:val="20"/>
              </w:rPr>
              <w:t xml:space="preserve">Spełnienie wymagań dotyczących projektów realizowanych przez duże przedsiębiorstwa </w:t>
            </w:r>
          </w:p>
          <w:p w:rsidR="009D4BE6" w:rsidRPr="009141CA" w:rsidRDefault="009141CA" w:rsidP="009141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1C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(dotyczy wyłącznie jeśli wnioskodawcą jest duże przedsiębiorstwo) </w:t>
            </w:r>
          </w:p>
        </w:tc>
        <w:tc>
          <w:tcPr>
            <w:tcW w:w="1063" w:type="dxa"/>
            <w:vAlign w:val="center"/>
          </w:tcPr>
          <w:p w:rsidR="009D4BE6" w:rsidRPr="00AC16F1" w:rsidRDefault="009D4BE6" w:rsidP="00E246A2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4" w:type="dxa"/>
          </w:tcPr>
          <w:p w:rsidR="009D4BE6" w:rsidRPr="00AC16F1" w:rsidRDefault="009D4BE6" w:rsidP="00E246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15" w:type="dxa"/>
            <w:gridSpan w:val="2"/>
            <w:vAlign w:val="center"/>
          </w:tcPr>
          <w:p w:rsidR="009D4BE6" w:rsidRPr="00AC16F1" w:rsidRDefault="009D4BE6" w:rsidP="00E246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78" w:type="dxa"/>
            <w:vAlign w:val="center"/>
          </w:tcPr>
          <w:p w:rsidR="009D4BE6" w:rsidRPr="00AC16F1" w:rsidRDefault="009D4BE6" w:rsidP="00E246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D4BE6" w:rsidRPr="00AC16F1" w:rsidTr="00AC5614">
        <w:trPr>
          <w:trHeight w:val="1344"/>
          <w:jc w:val="center"/>
        </w:trPr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:rsidR="009D4BE6" w:rsidRPr="00AC16F1" w:rsidRDefault="009D4BE6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3435" w:type="dxa"/>
            <w:vAlign w:val="center"/>
          </w:tcPr>
          <w:p w:rsidR="009D4BE6" w:rsidRPr="009141CA" w:rsidRDefault="009141CA" w:rsidP="00F60D00">
            <w:pPr>
              <w:rPr>
                <w:rFonts w:ascii="Arial" w:hAnsi="Arial" w:cs="Arial"/>
                <w:sz w:val="20"/>
                <w:szCs w:val="20"/>
              </w:rPr>
            </w:pPr>
            <w:r w:rsidRPr="009141CA">
              <w:rPr>
                <w:rFonts w:ascii="Arial" w:hAnsi="Arial" w:cs="Arial"/>
                <w:sz w:val="20"/>
                <w:szCs w:val="20"/>
              </w:rPr>
              <w:t>Agenda badawcza</w:t>
            </w:r>
          </w:p>
        </w:tc>
        <w:tc>
          <w:tcPr>
            <w:tcW w:w="1063" w:type="dxa"/>
            <w:vAlign w:val="center"/>
          </w:tcPr>
          <w:p w:rsidR="009D4BE6" w:rsidRPr="00AC16F1" w:rsidRDefault="009D4BE6" w:rsidP="00E246A2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4" w:type="dxa"/>
          </w:tcPr>
          <w:p w:rsidR="009D4BE6" w:rsidRPr="00AC16F1" w:rsidRDefault="009D4BE6" w:rsidP="00E246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15" w:type="dxa"/>
            <w:gridSpan w:val="2"/>
            <w:vAlign w:val="center"/>
          </w:tcPr>
          <w:p w:rsidR="009D4BE6" w:rsidRPr="00AC16F1" w:rsidRDefault="009D4BE6" w:rsidP="00E246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78" w:type="dxa"/>
            <w:vAlign w:val="center"/>
          </w:tcPr>
          <w:p w:rsidR="009D4BE6" w:rsidRPr="00AC16F1" w:rsidRDefault="009D4BE6" w:rsidP="00E246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474945">
        <w:trPr>
          <w:trHeight w:val="469"/>
          <w:jc w:val="center"/>
        </w:trPr>
        <w:tc>
          <w:tcPr>
            <w:tcW w:w="13982" w:type="dxa"/>
            <w:gridSpan w:val="7"/>
            <w:shd w:val="pct10" w:color="auto" w:fill="auto"/>
            <w:vAlign w:val="center"/>
          </w:tcPr>
          <w:p w:rsidR="00FD1DFD" w:rsidRPr="00AC16F1" w:rsidRDefault="00FD1DFD" w:rsidP="00284CD5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AC16F1">
              <w:rPr>
                <w:rFonts w:ascii="Arial" w:hAnsi="Arial" w:cs="Arial"/>
                <w:kern w:val="24"/>
                <w:sz w:val="20"/>
                <w:szCs w:val="20"/>
              </w:rPr>
              <w:t>Osoba oceniająca:</w:t>
            </w:r>
          </w:p>
          <w:p w:rsidR="00FD1DFD" w:rsidRPr="00AC16F1" w:rsidRDefault="00FD1DFD" w:rsidP="00284CD5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  <w:p w:rsidR="00FD1DFD" w:rsidRPr="00AC16F1" w:rsidRDefault="00FD1DFD" w:rsidP="00284CD5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AC16F1">
              <w:rPr>
                <w:rFonts w:ascii="Arial" w:hAnsi="Arial" w:cs="Arial"/>
                <w:kern w:val="24"/>
                <w:sz w:val="20"/>
                <w:szCs w:val="20"/>
              </w:rPr>
              <w:t xml:space="preserve">Data : </w:t>
            </w:r>
          </w:p>
          <w:p w:rsidR="00FD1DFD" w:rsidRPr="00AC16F1" w:rsidRDefault="00FD1DFD" w:rsidP="00284CD5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  <w:p w:rsidR="00FD1DFD" w:rsidRPr="00AC16F1" w:rsidRDefault="00FD1DFD" w:rsidP="00284CD5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AC16F1">
              <w:rPr>
                <w:rFonts w:ascii="Arial" w:hAnsi="Arial" w:cs="Arial"/>
                <w:kern w:val="24"/>
                <w:sz w:val="20"/>
                <w:szCs w:val="20"/>
              </w:rPr>
              <w:t>Podpis:</w:t>
            </w:r>
          </w:p>
        </w:tc>
      </w:tr>
    </w:tbl>
    <w:p w:rsidR="00D013C7" w:rsidRPr="001139CD" w:rsidRDefault="00D013C7" w:rsidP="00474945">
      <w:pPr>
        <w:tabs>
          <w:tab w:val="left" w:pos="2475"/>
        </w:tabs>
      </w:pPr>
    </w:p>
    <w:sectPr w:rsidR="00D013C7" w:rsidRPr="001139CD" w:rsidSect="005A3277">
      <w:headerReference w:type="default" r:id="rId10"/>
      <w:footerReference w:type="default" r:id="rId11"/>
      <w:pgSz w:w="16838" w:h="11906" w:orient="landscape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65C" w:rsidRDefault="00C6565C" w:rsidP="0008006A">
      <w:r>
        <w:separator/>
      </w:r>
    </w:p>
  </w:endnote>
  <w:endnote w:type="continuationSeparator" w:id="0">
    <w:p w:rsidR="00C6565C" w:rsidRDefault="00C6565C" w:rsidP="00080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100844"/>
      <w:docPartObj>
        <w:docPartGallery w:val="Page Numbers (Bottom of Page)"/>
        <w:docPartUnique/>
      </w:docPartObj>
    </w:sdtPr>
    <w:sdtEndPr/>
    <w:sdtContent>
      <w:p w:rsidR="00A84F32" w:rsidRDefault="002A2571">
        <w:pPr>
          <w:pStyle w:val="Stopka"/>
          <w:jc w:val="right"/>
        </w:pPr>
        <w:r>
          <w:fldChar w:fldCharType="begin"/>
        </w:r>
        <w:r w:rsidR="00C92118">
          <w:instrText xml:space="preserve"> PAGE   \* MERGEFORMAT </w:instrText>
        </w:r>
        <w:r>
          <w:fldChar w:fldCharType="separate"/>
        </w:r>
        <w:r w:rsidR="00060ED3">
          <w:rPr>
            <w:noProof/>
          </w:rPr>
          <w:t>1</w:t>
        </w:r>
        <w:r>
          <w:fldChar w:fldCharType="end"/>
        </w:r>
      </w:p>
    </w:sdtContent>
  </w:sdt>
  <w:p w:rsidR="00B60D08" w:rsidRDefault="00C656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65C" w:rsidRDefault="00C6565C" w:rsidP="0008006A">
      <w:r>
        <w:separator/>
      </w:r>
    </w:p>
  </w:footnote>
  <w:footnote w:type="continuationSeparator" w:id="0">
    <w:p w:rsidR="00C6565C" w:rsidRDefault="00C6565C" w:rsidP="000800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296" w:rsidRDefault="00A8529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30386"/>
    <w:multiLevelType w:val="hybridMultilevel"/>
    <w:tmpl w:val="AD8438A2"/>
    <w:lvl w:ilvl="0" w:tplc="C4D00574">
      <w:start w:val="1"/>
      <w:numFmt w:val="bullet"/>
      <w:lvlText w:val=""/>
      <w:lvlJc w:val="left"/>
      <w:pPr>
        <w:tabs>
          <w:tab w:val="num" w:pos="425"/>
        </w:tabs>
        <w:ind w:left="425" w:hanging="425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06A"/>
    <w:rsid w:val="0000487F"/>
    <w:rsid w:val="00005398"/>
    <w:rsid w:val="00007544"/>
    <w:rsid w:val="000266A4"/>
    <w:rsid w:val="0003141C"/>
    <w:rsid w:val="00033518"/>
    <w:rsid w:val="000470F8"/>
    <w:rsid w:val="00051102"/>
    <w:rsid w:val="00053BC2"/>
    <w:rsid w:val="00060ED3"/>
    <w:rsid w:val="0008006A"/>
    <w:rsid w:val="00082E38"/>
    <w:rsid w:val="00087A4A"/>
    <w:rsid w:val="000941D8"/>
    <w:rsid w:val="00097980"/>
    <w:rsid w:val="000A0CF1"/>
    <w:rsid w:val="000C7CC7"/>
    <w:rsid w:val="000D106B"/>
    <w:rsid w:val="000E44B4"/>
    <w:rsid w:val="001139CD"/>
    <w:rsid w:val="001236D8"/>
    <w:rsid w:val="00155498"/>
    <w:rsid w:val="001636CE"/>
    <w:rsid w:val="001765ED"/>
    <w:rsid w:val="00192BA9"/>
    <w:rsid w:val="001C205F"/>
    <w:rsid w:val="001D106A"/>
    <w:rsid w:val="001D35B9"/>
    <w:rsid w:val="0021295C"/>
    <w:rsid w:val="00213F8D"/>
    <w:rsid w:val="00251AFA"/>
    <w:rsid w:val="0028364B"/>
    <w:rsid w:val="00284CD5"/>
    <w:rsid w:val="00287DF3"/>
    <w:rsid w:val="00296DCA"/>
    <w:rsid w:val="002A2571"/>
    <w:rsid w:val="002A2F2A"/>
    <w:rsid w:val="002A67DD"/>
    <w:rsid w:val="002B15A2"/>
    <w:rsid w:val="002B551D"/>
    <w:rsid w:val="002B5A7A"/>
    <w:rsid w:val="002C60C4"/>
    <w:rsid w:val="002C6494"/>
    <w:rsid w:val="002E7ED9"/>
    <w:rsid w:val="002F5EA0"/>
    <w:rsid w:val="002F7E4B"/>
    <w:rsid w:val="00332A95"/>
    <w:rsid w:val="003476BE"/>
    <w:rsid w:val="0035311F"/>
    <w:rsid w:val="00354D94"/>
    <w:rsid w:val="0037652B"/>
    <w:rsid w:val="003A2DAD"/>
    <w:rsid w:val="003C48E5"/>
    <w:rsid w:val="003D2304"/>
    <w:rsid w:val="003E31D6"/>
    <w:rsid w:val="004018FD"/>
    <w:rsid w:val="004150EC"/>
    <w:rsid w:val="00417B9E"/>
    <w:rsid w:val="0042249A"/>
    <w:rsid w:val="004338BA"/>
    <w:rsid w:val="0047128A"/>
    <w:rsid w:val="00474945"/>
    <w:rsid w:val="0048433A"/>
    <w:rsid w:val="00487780"/>
    <w:rsid w:val="00491FF5"/>
    <w:rsid w:val="0049318D"/>
    <w:rsid w:val="00493DF6"/>
    <w:rsid w:val="004A33BD"/>
    <w:rsid w:val="004D2997"/>
    <w:rsid w:val="004F45C7"/>
    <w:rsid w:val="00503D41"/>
    <w:rsid w:val="00515C24"/>
    <w:rsid w:val="00532D28"/>
    <w:rsid w:val="00535F39"/>
    <w:rsid w:val="005511BA"/>
    <w:rsid w:val="00567E34"/>
    <w:rsid w:val="00592DF9"/>
    <w:rsid w:val="005A3277"/>
    <w:rsid w:val="005B562D"/>
    <w:rsid w:val="005C1DE2"/>
    <w:rsid w:val="005F55A7"/>
    <w:rsid w:val="00606218"/>
    <w:rsid w:val="006066CE"/>
    <w:rsid w:val="00620C61"/>
    <w:rsid w:val="00625468"/>
    <w:rsid w:val="006578DE"/>
    <w:rsid w:val="006770FC"/>
    <w:rsid w:val="006954FA"/>
    <w:rsid w:val="006A3CF1"/>
    <w:rsid w:val="006B279B"/>
    <w:rsid w:val="006B581A"/>
    <w:rsid w:val="006C5E07"/>
    <w:rsid w:val="006E4C84"/>
    <w:rsid w:val="006E6942"/>
    <w:rsid w:val="006F0797"/>
    <w:rsid w:val="006F1E87"/>
    <w:rsid w:val="0070303C"/>
    <w:rsid w:val="00744A89"/>
    <w:rsid w:val="0074732A"/>
    <w:rsid w:val="00756591"/>
    <w:rsid w:val="00760D5F"/>
    <w:rsid w:val="0077107E"/>
    <w:rsid w:val="00772448"/>
    <w:rsid w:val="0078781E"/>
    <w:rsid w:val="007A5228"/>
    <w:rsid w:val="007B1649"/>
    <w:rsid w:val="007C086D"/>
    <w:rsid w:val="007C21F4"/>
    <w:rsid w:val="007D5B80"/>
    <w:rsid w:val="007F0A1F"/>
    <w:rsid w:val="007F7A74"/>
    <w:rsid w:val="00816F8A"/>
    <w:rsid w:val="00817BF7"/>
    <w:rsid w:val="00842526"/>
    <w:rsid w:val="00865707"/>
    <w:rsid w:val="008715AE"/>
    <w:rsid w:val="00873F30"/>
    <w:rsid w:val="00875D4D"/>
    <w:rsid w:val="008B1138"/>
    <w:rsid w:val="008B13F3"/>
    <w:rsid w:val="008B5FBD"/>
    <w:rsid w:val="008C6600"/>
    <w:rsid w:val="008C77B8"/>
    <w:rsid w:val="008D0D36"/>
    <w:rsid w:val="008D1E9B"/>
    <w:rsid w:val="008D4EC0"/>
    <w:rsid w:val="008F4E61"/>
    <w:rsid w:val="009141CA"/>
    <w:rsid w:val="00930DDE"/>
    <w:rsid w:val="0093185B"/>
    <w:rsid w:val="00965F81"/>
    <w:rsid w:val="009767E6"/>
    <w:rsid w:val="009A6305"/>
    <w:rsid w:val="009B63B3"/>
    <w:rsid w:val="009C630A"/>
    <w:rsid w:val="009D4BE6"/>
    <w:rsid w:val="009E77AD"/>
    <w:rsid w:val="009F4088"/>
    <w:rsid w:val="00A01B9F"/>
    <w:rsid w:val="00A24CD6"/>
    <w:rsid w:val="00A50BE8"/>
    <w:rsid w:val="00A602ED"/>
    <w:rsid w:val="00A61405"/>
    <w:rsid w:val="00A80582"/>
    <w:rsid w:val="00A82856"/>
    <w:rsid w:val="00A85296"/>
    <w:rsid w:val="00A85B8B"/>
    <w:rsid w:val="00A97CD5"/>
    <w:rsid w:val="00AA0A2D"/>
    <w:rsid w:val="00AC0244"/>
    <w:rsid w:val="00AC16F1"/>
    <w:rsid w:val="00AC574E"/>
    <w:rsid w:val="00AF2E00"/>
    <w:rsid w:val="00AF6004"/>
    <w:rsid w:val="00B020EB"/>
    <w:rsid w:val="00B2003A"/>
    <w:rsid w:val="00B31E19"/>
    <w:rsid w:val="00B74F63"/>
    <w:rsid w:val="00B82F48"/>
    <w:rsid w:val="00BA3061"/>
    <w:rsid w:val="00BA5E68"/>
    <w:rsid w:val="00BC1450"/>
    <w:rsid w:val="00BC6F23"/>
    <w:rsid w:val="00BD0DF0"/>
    <w:rsid w:val="00BD74AA"/>
    <w:rsid w:val="00BF5D1E"/>
    <w:rsid w:val="00C16891"/>
    <w:rsid w:val="00C31439"/>
    <w:rsid w:val="00C37A2A"/>
    <w:rsid w:val="00C4302B"/>
    <w:rsid w:val="00C478A3"/>
    <w:rsid w:val="00C6565C"/>
    <w:rsid w:val="00C67C2D"/>
    <w:rsid w:val="00C746E2"/>
    <w:rsid w:val="00C92118"/>
    <w:rsid w:val="00C94A9D"/>
    <w:rsid w:val="00CB33DD"/>
    <w:rsid w:val="00CB5882"/>
    <w:rsid w:val="00CC150F"/>
    <w:rsid w:val="00CC6C8D"/>
    <w:rsid w:val="00CE34D9"/>
    <w:rsid w:val="00CF48E9"/>
    <w:rsid w:val="00D013C7"/>
    <w:rsid w:val="00D33902"/>
    <w:rsid w:val="00D37580"/>
    <w:rsid w:val="00D5712C"/>
    <w:rsid w:val="00D847A6"/>
    <w:rsid w:val="00D85A7E"/>
    <w:rsid w:val="00D91EEA"/>
    <w:rsid w:val="00DA2712"/>
    <w:rsid w:val="00DD36B2"/>
    <w:rsid w:val="00DF2412"/>
    <w:rsid w:val="00E05BD0"/>
    <w:rsid w:val="00E425E5"/>
    <w:rsid w:val="00E64D83"/>
    <w:rsid w:val="00E73DFF"/>
    <w:rsid w:val="00E81B9D"/>
    <w:rsid w:val="00E943B7"/>
    <w:rsid w:val="00EB2D0D"/>
    <w:rsid w:val="00ED3B91"/>
    <w:rsid w:val="00ED63B8"/>
    <w:rsid w:val="00EE6AD4"/>
    <w:rsid w:val="00EF34D8"/>
    <w:rsid w:val="00F06CB6"/>
    <w:rsid w:val="00F0736B"/>
    <w:rsid w:val="00F13DE4"/>
    <w:rsid w:val="00F3708E"/>
    <w:rsid w:val="00F507D3"/>
    <w:rsid w:val="00F67666"/>
    <w:rsid w:val="00F7343F"/>
    <w:rsid w:val="00F75959"/>
    <w:rsid w:val="00F834D4"/>
    <w:rsid w:val="00FC4C76"/>
    <w:rsid w:val="00FD1DFD"/>
    <w:rsid w:val="00FD3A9B"/>
    <w:rsid w:val="00FE70AC"/>
    <w:rsid w:val="00FE7987"/>
    <w:rsid w:val="00FF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0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F2607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08006A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08006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nhideWhenUsed/>
    <w:rsid w:val="0008006A"/>
    <w:rPr>
      <w:vertAlign w:val="superscript"/>
    </w:rPr>
  </w:style>
  <w:style w:type="paragraph" w:customStyle="1" w:styleId="xl38">
    <w:name w:val="xl38"/>
    <w:basedOn w:val="Normalny"/>
    <w:rsid w:val="0008006A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0800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06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FF2607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F2607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uiPriority w:val="99"/>
    <w:rsid w:val="00FF2607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styleId="Numerstrony">
    <w:name w:val="page number"/>
    <w:basedOn w:val="Domylnaczcionkaakapitu"/>
    <w:rsid w:val="00FF2607"/>
  </w:style>
  <w:style w:type="paragraph" w:styleId="Nagwek">
    <w:name w:val="header"/>
    <w:basedOn w:val="Normalny"/>
    <w:link w:val="NagwekZnak"/>
    <w:rsid w:val="00FF26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F26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7A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7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7A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7A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7A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A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A2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FD1DFD"/>
    <w:pPr>
      <w:autoSpaceDE w:val="0"/>
      <w:autoSpaceDN w:val="0"/>
      <w:adjustRightInd w:val="0"/>
      <w:spacing w:after="0" w:line="240" w:lineRule="auto"/>
      <w:ind w:firstLine="360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0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F2607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08006A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08006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nhideWhenUsed/>
    <w:rsid w:val="0008006A"/>
    <w:rPr>
      <w:vertAlign w:val="superscript"/>
    </w:rPr>
  </w:style>
  <w:style w:type="paragraph" w:customStyle="1" w:styleId="xl38">
    <w:name w:val="xl38"/>
    <w:basedOn w:val="Normalny"/>
    <w:rsid w:val="0008006A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0800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06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FF2607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F2607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uiPriority w:val="99"/>
    <w:rsid w:val="00FF2607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styleId="Numerstrony">
    <w:name w:val="page number"/>
    <w:basedOn w:val="Domylnaczcionkaakapitu"/>
    <w:rsid w:val="00FF2607"/>
  </w:style>
  <w:style w:type="paragraph" w:styleId="Nagwek">
    <w:name w:val="header"/>
    <w:basedOn w:val="Normalny"/>
    <w:link w:val="NagwekZnak"/>
    <w:rsid w:val="00FF26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F26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7A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7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7A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7A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7A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A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A2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FD1DFD"/>
    <w:pPr>
      <w:autoSpaceDE w:val="0"/>
      <w:autoSpaceDN w:val="0"/>
      <w:adjustRightInd w:val="0"/>
      <w:spacing w:after="0" w:line="240" w:lineRule="auto"/>
      <w:ind w:firstLine="360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6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F7D893-239B-4795-8870-6252C8740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Ela Sobczyk</cp:lastModifiedBy>
  <cp:revision>8</cp:revision>
  <cp:lastPrinted>2017-04-10T07:01:00Z</cp:lastPrinted>
  <dcterms:created xsi:type="dcterms:W3CDTF">2019-01-12T22:25:00Z</dcterms:created>
  <dcterms:modified xsi:type="dcterms:W3CDTF">2019-03-25T11:42:00Z</dcterms:modified>
</cp:coreProperties>
</file>